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F3531" w:rsidRDefault="003F3531">
      <w:pPr>
        <w:pStyle w:val="Normal1"/>
        <w:spacing w:after="280"/>
        <w:rPr>
          <w:b/>
          <w:i/>
          <w:sz w:val="28"/>
          <w:szCs w:val="28"/>
        </w:rPr>
      </w:pPr>
    </w:p>
    <w:tbl>
      <w:tblPr>
        <w:tblW w:w="6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tblPr>
      <w:tblGrid>
        <w:gridCol w:w="1764"/>
        <w:gridCol w:w="4284"/>
      </w:tblGrid>
      <w:tr w:rsidR="003F3531" w:rsidTr="000E2576">
        <w:trPr>
          <w:trHeight w:val="120"/>
          <w:jc w:val="center"/>
        </w:trPr>
        <w:tc>
          <w:tcPr>
            <w:tcW w:w="1764" w:type="dxa"/>
          </w:tcPr>
          <w:p w:rsidR="003F3531" w:rsidRDefault="003F3531">
            <w:pPr>
              <w:pStyle w:val="Normal1"/>
            </w:pPr>
            <w:r>
              <w:t>Name:</w:t>
            </w:r>
          </w:p>
        </w:tc>
        <w:tc>
          <w:tcPr>
            <w:tcW w:w="4284" w:type="dxa"/>
          </w:tcPr>
          <w:p w:rsidR="003F3531" w:rsidRPr="000E2576" w:rsidRDefault="003F3531" w:rsidP="000E2576">
            <w:pPr>
              <w:pStyle w:val="Normal1"/>
              <w:spacing w:after="200" w:line="276" w:lineRule="auto"/>
              <w:rPr>
                <w:rFonts w:ascii="Calibri" w:hAnsi="Calibri" w:cs="Calibri"/>
                <w:sz w:val="22"/>
                <w:szCs w:val="22"/>
              </w:rPr>
            </w:pPr>
            <w:r>
              <w:rPr>
                <w:rFonts w:ascii="Calibri" w:hAnsi="Calibri" w:cs="Calibri"/>
                <w:sz w:val="22"/>
                <w:szCs w:val="22"/>
              </w:rPr>
              <w:t>Rosa Gini</w:t>
            </w:r>
          </w:p>
        </w:tc>
      </w:tr>
      <w:tr w:rsidR="003F3531" w:rsidRPr="003F3531" w:rsidTr="000E2576">
        <w:trPr>
          <w:jc w:val="center"/>
        </w:trPr>
        <w:tc>
          <w:tcPr>
            <w:tcW w:w="1764" w:type="dxa"/>
          </w:tcPr>
          <w:p w:rsidR="003F3531" w:rsidRDefault="003F3531">
            <w:pPr>
              <w:pStyle w:val="Normal1"/>
            </w:pPr>
            <w:r>
              <w:t>Affiliation:</w:t>
            </w:r>
          </w:p>
        </w:tc>
        <w:tc>
          <w:tcPr>
            <w:tcW w:w="4284" w:type="dxa"/>
          </w:tcPr>
          <w:p w:rsidR="003F3531" w:rsidRPr="008D5A47" w:rsidRDefault="003F3531" w:rsidP="000E2576">
            <w:pPr>
              <w:pStyle w:val="Normal1"/>
              <w:spacing w:after="200" w:line="276" w:lineRule="auto"/>
              <w:rPr>
                <w:rFonts w:ascii="Calibri" w:hAnsi="Calibri" w:cs="Calibri"/>
                <w:sz w:val="22"/>
                <w:szCs w:val="22"/>
                <w:lang w:val="it-IT"/>
              </w:rPr>
            </w:pPr>
            <w:r w:rsidRPr="008D5A47">
              <w:rPr>
                <w:rFonts w:ascii="Calibri" w:hAnsi="Calibri" w:cs="Calibri"/>
                <w:sz w:val="22"/>
                <w:szCs w:val="22"/>
                <w:lang w:val="it-IT"/>
              </w:rPr>
              <w:t>Agenzia regionale di sanità della Toscana</w:t>
            </w:r>
          </w:p>
          <w:p w:rsidR="003F3531" w:rsidRPr="008D5A47" w:rsidRDefault="003F3531">
            <w:pPr>
              <w:pStyle w:val="Normal1"/>
              <w:rPr>
                <w:lang w:val="it-IT"/>
              </w:rPr>
            </w:pPr>
          </w:p>
        </w:tc>
      </w:tr>
      <w:tr w:rsidR="003F3531" w:rsidTr="000E2576">
        <w:trPr>
          <w:jc w:val="center"/>
        </w:trPr>
        <w:tc>
          <w:tcPr>
            <w:tcW w:w="1764" w:type="dxa"/>
          </w:tcPr>
          <w:p w:rsidR="003F3531" w:rsidRDefault="003F3531">
            <w:pPr>
              <w:pStyle w:val="Normal1"/>
            </w:pPr>
            <w:r>
              <w:t>Email:</w:t>
            </w:r>
          </w:p>
        </w:tc>
        <w:tc>
          <w:tcPr>
            <w:tcW w:w="4284" w:type="dxa"/>
          </w:tcPr>
          <w:p w:rsidR="003F3531" w:rsidRDefault="003F3531">
            <w:pPr>
              <w:pStyle w:val="Normal1"/>
            </w:pPr>
            <w:ins w:id="0" w:author="Miriam Sturkenboom" w:date="2017-08-30T10:58:00Z">
              <w:r>
                <w:fldChar w:fldCharType="begin"/>
              </w:r>
              <w:r>
                <w:instrText xml:space="preserve"> HYPERLINK "mailto:</w:instrText>
              </w:r>
            </w:ins>
            <w:r>
              <w:instrText>rosa.gini@ars.toscana.it</w:instrText>
            </w:r>
            <w:ins w:id="1" w:author="Miriam Sturkenboom" w:date="2017-08-30T10:58:00Z">
              <w:r>
                <w:instrText xml:space="preserve">" </w:instrText>
              </w:r>
            </w:ins>
            <w:ins w:id="2" w:author="Miriam Sturkenboom" w:date="2017-08-30T10:58:00Z">
              <w:r>
                <w:fldChar w:fldCharType="separate"/>
              </w:r>
            </w:ins>
            <w:r w:rsidRPr="00123372">
              <w:rPr>
                <w:rStyle w:val="Hyperlink"/>
              </w:rPr>
              <w:t>rosa.gini@ars.toscana.it</w:t>
            </w:r>
            <w:ins w:id="3" w:author="Miriam Sturkenboom" w:date="2017-08-30T10:58:00Z">
              <w:r>
                <w:fldChar w:fldCharType="end"/>
              </w:r>
            </w:ins>
          </w:p>
        </w:tc>
      </w:tr>
      <w:tr w:rsidR="003F3531" w:rsidTr="000E2576">
        <w:trPr>
          <w:jc w:val="center"/>
        </w:trPr>
        <w:tc>
          <w:tcPr>
            <w:tcW w:w="1764" w:type="dxa"/>
          </w:tcPr>
          <w:p w:rsidR="003F3531" w:rsidRDefault="003F3531">
            <w:pPr>
              <w:pStyle w:val="Normal1"/>
            </w:pPr>
            <w:r>
              <w:t xml:space="preserve">Presentation </w:t>
            </w:r>
          </w:p>
          <w:p w:rsidR="003F3531" w:rsidRDefault="003F3531">
            <w:pPr>
              <w:pStyle w:val="Normal1"/>
            </w:pPr>
            <w:r>
              <w:t xml:space="preserve">type (s): </w:t>
            </w:r>
          </w:p>
        </w:tc>
        <w:tc>
          <w:tcPr>
            <w:tcW w:w="4284" w:type="dxa"/>
          </w:tcPr>
          <w:p w:rsidR="003F3531" w:rsidRPr="000E2576" w:rsidRDefault="003F3531" w:rsidP="000E2576">
            <w:pPr>
              <w:pStyle w:val="Normal1"/>
              <w:jc w:val="center"/>
              <w:rPr>
                <w:b/>
              </w:rPr>
            </w:pPr>
            <w:r>
              <w:rPr>
                <w:b/>
              </w:rPr>
              <w:t>Poster</w:t>
            </w:r>
          </w:p>
        </w:tc>
      </w:tr>
    </w:tbl>
    <w:p w:rsidR="003F3531" w:rsidRDefault="003F3531">
      <w:pPr>
        <w:pStyle w:val="Normal1"/>
        <w:spacing w:after="280"/>
        <w:rPr>
          <w:b/>
          <w:sz w:val="16"/>
          <w:szCs w:val="16"/>
        </w:rPr>
      </w:pPr>
    </w:p>
    <w:p w:rsidR="003F3531" w:rsidRDefault="003F3531">
      <w:pPr>
        <w:pStyle w:val="Normal1"/>
        <w:spacing w:after="280"/>
        <w:jc w:val="center"/>
        <w:rPr>
          <w:b/>
          <w:sz w:val="28"/>
          <w:szCs w:val="28"/>
        </w:rPr>
      </w:pPr>
      <w:r>
        <w:rPr>
          <w:b/>
          <w:sz w:val="28"/>
          <w:szCs w:val="28"/>
        </w:rPr>
        <w:t xml:space="preserve">Obtaining estimates of outcome validity from a small set of parameters: the </w:t>
      </w:r>
      <w:r w:rsidRPr="001A3550">
        <w:rPr>
          <w:b/>
          <w:i/>
          <w:sz w:val="28"/>
          <w:szCs w:val="28"/>
        </w:rPr>
        <w:t>component strategy</w:t>
      </w:r>
      <w:r>
        <w:rPr>
          <w:b/>
          <w:sz w:val="28"/>
          <w:szCs w:val="28"/>
        </w:rPr>
        <w:t xml:space="preserve"> from the ADVANCE project</w:t>
      </w:r>
    </w:p>
    <w:p w:rsidR="003F3531" w:rsidRPr="008D5A47" w:rsidRDefault="003F3531">
      <w:pPr>
        <w:pStyle w:val="Normal1"/>
        <w:jc w:val="center"/>
        <w:rPr>
          <w:b/>
          <w:sz w:val="24"/>
          <w:szCs w:val="24"/>
        </w:rPr>
      </w:pPr>
      <w:r w:rsidRPr="008D5A47">
        <w:rPr>
          <w:b/>
          <w:sz w:val="24"/>
          <w:szCs w:val="24"/>
        </w:rPr>
        <w:t>Rosa Gini, PhD</w:t>
      </w:r>
      <w:r w:rsidRPr="008D5A47">
        <w:rPr>
          <w:b/>
          <w:sz w:val="24"/>
          <w:szCs w:val="24"/>
          <w:vertAlign w:val="superscript"/>
        </w:rPr>
        <w:t>1</w:t>
      </w:r>
      <w:r w:rsidRPr="008D5A47">
        <w:rPr>
          <w:b/>
          <w:sz w:val="24"/>
          <w:szCs w:val="24"/>
        </w:rPr>
        <w:t>, Caitlin Dodd, MSc</w:t>
      </w:r>
      <w:r w:rsidRPr="008D5A47">
        <w:rPr>
          <w:b/>
          <w:sz w:val="24"/>
          <w:szCs w:val="24"/>
          <w:vertAlign w:val="superscript"/>
        </w:rPr>
        <w:t>2</w:t>
      </w:r>
      <w:r w:rsidRPr="008D5A47">
        <w:rPr>
          <w:b/>
          <w:sz w:val="24"/>
          <w:szCs w:val="24"/>
        </w:rPr>
        <w:t xml:space="preserve">, </w:t>
      </w:r>
      <w:r>
        <w:rPr>
          <w:b/>
          <w:sz w:val="24"/>
          <w:szCs w:val="24"/>
        </w:rPr>
        <w:t>Kaatje</w:t>
      </w:r>
      <w:r w:rsidRPr="008D5A47">
        <w:rPr>
          <w:b/>
          <w:sz w:val="24"/>
          <w:szCs w:val="24"/>
        </w:rPr>
        <w:t xml:space="preserve"> </w:t>
      </w:r>
      <w:r>
        <w:rPr>
          <w:b/>
          <w:sz w:val="24"/>
          <w:szCs w:val="24"/>
        </w:rPr>
        <w:t>Bollaerts</w:t>
      </w:r>
      <w:r w:rsidRPr="008D5A47">
        <w:rPr>
          <w:b/>
          <w:sz w:val="24"/>
          <w:szCs w:val="24"/>
        </w:rPr>
        <w:t xml:space="preserve">, </w:t>
      </w:r>
      <w:r>
        <w:rPr>
          <w:b/>
          <w:sz w:val="24"/>
          <w:szCs w:val="24"/>
        </w:rPr>
        <w:t>PhD</w:t>
      </w:r>
      <w:r>
        <w:rPr>
          <w:b/>
          <w:sz w:val="24"/>
          <w:szCs w:val="24"/>
          <w:vertAlign w:val="superscript"/>
        </w:rPr>
        <w:t>3</w:t>
      </w:r>
      <w:r w:rsidRPr="008D5A47">
        <w:rPr>
          <w:b/>
          <w:sz w:val="24"/>
          <w:szCs w:val="24"/>
        </w:rPr>
        <w:t xml:space="preserve">, </w:t>
      </w:r>
      <w:r>
        <w:rPr>
          <w:b/>
          <w:sz w:val="24"/>
          <w:szCs w:val="24"/>
        </w:rPr>
        <w:t>Miriam Sturkenboom</w:t>
      </w:r>
      <w:r w:rsidRPr="008D5A47">
        <w:rPr>
          <w:b/>
          <w:sz w:val="24"/>
          <w:szCs w:val="24"/>
        </w:rPr>
        <w:t xml:space="preserve">, </w:t>
      </w:r>
      <w:r>
        <w:rPr>
          <w:b/>
          <w:sz w:val="24"/>
          <w:szCs w:val="24"/>
        </w:rPr>
        <w:t>PhD</w:t>
      </w:r>
      <w:r>
        <w:rPr>
          <w:b/>
          <w:sz w:val="24"/>
          <w:szCs w:val="24"/>
          <w:vertAlign w:val="superscript"/>
        </w:rPr>
        <w:t>3,4</w:t>
      </w:r>
    </w:p>
    <w:p w:rsidR="003F3531" w:rsidRDefault="003F3531">
      <w:pPr>
        <w:pStyle w:val="Normal1"/>
        <w:spacing w:after="240"/>
        <w:jc w:val="center"/>
        <w:rPr>
          <w:b/>
          <w:sz w:val="24"/>
          <w:szCs w:val="24"/>
        </w:rPr>
        <w:sectPr w:rsidR="003F3531">
          <w:footerReference w:type="default" r:id="rId7"/>
          <w:pgSz w:w="12240" w:h="15840"/>
          <w:pgMar w:top="1440" w:right="1440" w:bottom="1440" w:left="1440" w:header="0" w:footer="720" w:gutter="0"/>
          <w:pgNumType w:start="1"/>
          <w:cols w:space="720"/>
        </w:sectPr>
      </w:pPr>
      <w:r>
        <w:rPr>
          <w:b/>
          <w:sz w:val="24"/>
          <w:szCs w:val="24"/>
          <w:vertAlign w:val="superscript"/>
        </w:rPr>
        <w:t>1</w:t>
      </w:r>
      <w:r>
        <w:rPr>
          <w:b/>
          <w:sz w:val="24"/>
          <w:szCs w:val="24"/>
        </w:rPr>
        <w:t xml:space="preserve">Agenzia regionale di sanità della Toscana, Florence, Italy; </w:t>
      </w:r>
      <w:r>
        <w:rPr>
          <w:b/>
          <w:sz w:val="24"/>
          <w:szCs w:val="24"/>
          <w:vertAlign w:val="superscript"/>
        </w:rPr>
        <w:t>2</w:t>
      </w:r>
      <w:r>
        <w:rPr>
          <w:b/>
          <w:sz w:val="24"/>
          <w:szCs w:val="24"/>
        </w:rPr>
        <w:t xml:space="preserve">Erasmus Medical Center, Rotterdam, Italy; </w:t>
      </w:r>
      <w:r>
        <w:rPr>
          <w:b/>
          <w:sz w:val="24"/>
          <w:szCs w:val="24"/>
          <w:vertAlign w:val="superscript"/>
        </w:rPr>
        <w:t>3</w:t>
      </w:r>
      <w:r>
        <w:rPr>
          <w:b/>
          <w:sz w:val="24"/>
          <w:szCs w:val="24"/>
        </w:rPr>
        <w:t xml:space="preserve">P-95, Leuven, Belgium; </w:t>
      </w:r>
      <w:r>
        <w:rPr>
          <w:b/>
          <w:sz w:val="24"/>
          <w:szCs w:val="24"/>
          <w:vertAlign w:val="superscript"/>
        </w:rPr>
        <w:t>4</w:t>
      </w:r>
      <w:r>
        <w:rPr>
          <w:b/>
          <w:sz w:val="24"/>
          <w:szCs w:val="24"/>
        </w:rPr>
        <w:t>Utrech Medical Center, Utrecht, The Netherlands</w:t>
      </w:r>
    </w:p>
    <w:p w:rsidR="003F3531" w:rsidRDefault="003F3531">
      <w:pPr>
        <w:pStyle w:val="Normal1"/>
        <w:keepNext/>
        <w:spacing w:after="120"/>
        <w:jc w:val="both"/>
        <w:rPr>
          <w:b/>
        </w:rPr>
      </w:pPr>
    </w:p>
    <w:p w:rsidR="003F3531" w:rsidRDefault="003F3531">
      <w:pPr>
        <w:pStyle w:val="Normal1"/>
        <w:keepNext/>
        <w:spacing w:after="120"/>
        <w:jc w:val="both"/>
        <w:rPr>
          <w:b/>
        </w:rPr>
      </w:pPr>
      <w:r>
        <w:rPr>
          <w:b/>
        </w:rPr>
        <w:t>Abstract</w:t>
      </w:r>
    </w:p>
    <w:p w:rsidR="003F3531" w:rsidRDefault="003F3531">
      <w:pPr>
        <w:pStyle w:val="Normal1"/>
        <w:spacing w:after="120"/>
        <w:jc w:val="both"/>
        <w:rPr>
          <w:i/>
        </w:rPr>
      </w:pPr>
      <w:r>
        <w:rPr>
          <w:i/>
        </w:rPr>
        <w:t xml:space="preserve">Validity indices of the case-finding algorithm of a study outcome can be used to adjust effect estimates by misclassification errors. Obtaining estimates of validity indices is often difficult in multi-database studies. We propose a set of analytical interrelations among validity indices that narrow down the problem to obtaining a small set of input parameters.    </w:t>
      </w:r>
    </w:p>
    <w:p w:rsidR="003F3531" w:rsidRDefault="003F3531">
      <w:pPr>
        <w:pStyle w:val="Normal1"/>
        <w:keepNext/>
        <w:spacing w:before="120" w:after="120"/>
        <w:jc w:val="both"/>
        <w:rPr>
          <w:b/>
        </w:rPr>
      </w:pPr>
      <w:r>
        <w:rPr>
          <w:b/>
        </w:rPr>
        <w:t>Introduction</w:t>
      </w:r>
    </w:p>
    <w:p w:rsidR="003F3531" w:rsidRDefault="003F3531">
      <w:pPr>
        <w:pStyle w:val="Normal1"/>
        <w:spacing w:after="120"/>
        <w:jc w:val="both"/>
      </w:pPr>
      <w:r>
        <w:t>Misclassification of the study outcome can bias significantly the estimate of the effect of the exposure, and bias can be heterogeneous in multi-database studies, causing observed heterogeneity. Conducting chart based validation studies of case-finding algorithms defining study outcomes is often unfeasible, due to resource limitations or privacy issues. As a consequence, outcome  misclassification is not quantified.</w:t>
      </w:r>
    </w:p>
    <w:p w:rsidR="003F3531" w:rsidRDefault="003F3531">
      <w:pPr>
        <w:pStyle w:val="Normal1"/>
        <w:spacing w:after="120"/>
        <w:jc w:val="both"/>
      </w:pPr>
      <w:r>
        <w:t>In this work we prove that the complete set of validity indices can be obtain from a small set of input parameters.</w:t>
      </w:r>
    </w:p>
    <w:p w:rsidR="003F3531" w:rsidRDefault="003F3531">
      <w:pPr>
        <w:pStyle w:val="Normal1"/>
        <w:spacing w:after="120"/>
        <w:jc w:val="both"/>
      </w:pPr>
    </w:p>
    <w:p w:rsidR="003F3531" w:rsidRDefault="003F3531">
      <w:pPr>
        <w:pStyle w:val="Normal1"/>
        <w:keepNext/>
        <w:spacing w:before="120" w:after="120"/>
        <w:jc w:val="both"/>
        <w:rPr>
          <w:b/>
        </w:rPr>
      </w:pPr>
      <w:r>
        <w:rPr>
          <w:b/>
        </w:rPr>
        <w:t>Interrelations among validity indices of a case-finding algorithm</w:t>
      </w:r>
    </w:p>
    <w:p w:rsidR="003F3531" w:rsidRDefault="003F3531">
      <w:pPr>
        <w:pStyle w:val="Normal1"/>
        <w:spacing w:after="120"/>
        <w:jc w:val="both"/>
      </w:pPr>
      <w:r>
        <w:t>It is easy to prove from definitions that the following system of 3 equations with 6 parameters holds.</w:t>
      </w:r>
    </w:p>
    <w:p w:rsidR="003F3531" w:rsidRDefault="003F3531">
      <w:pPr>
        <w:pStyle w:val="Normal1"/>
        <w:spacing w:after="120"/>
        <w:jc w:val="both"/>
      </w:pPr>
    </w:p>
    <w:p w:rsidR="003F3531" w:rsidRDefault="003F3531">
      <w:pPr>
        <w:pStyle w:val="Normal1"/>
        <w:spacing w:after="120"/>
        <w:jc w:val="both"/>
      </w:pPr>
      <w:r w:rsidRPr="00B0215E">
        <w:rPr>
          <w:noProof/>
          <w:lang w:val="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96.5pt;height:100.5pt;visibility:visible">
            <v:imagedata r:id="rId8" o:title=""/>
          </v:shape>
        </w:pict>
      </w:r>
      <w:r>
        <w:t xml:space="preserve">              </w:t>
      </w:r>
      <w:r w:rsidRPr="00B0215E">
        <w:rPr>
          <w:noProof/>
          <w:lang w:val="it-IT"/>
        </w:rPr>
        <w:pict>
          <v:shape id="Picture 2" o:spid="_x0000_i1026" type="#_x0000_t75" style="width:150pt;height:1in;visibility:visible">
            <v:imagedata r:id="rId9" o:title=""/>
          </v:shape>
        </w:pict>
      </w:r>
    </w:p>
    <w:p w:rsidR="003F3531" w:rsidRDefault="003F3531" w:rsidP="00BC1919">
      <w:pPr>
        <w:pStyle w:val="Normal1"/>
        <w:spacing w:after="120"/>
        <w:jc w:val="both"/>
      </w:pPr>
      <w:r>
        <w:t xml:space="preserve">Since observed prevalence is a parameter that is always known, this implies that from knowledge or any other two parameters the other 3 can be analytically derived by solving the system. We developed a freely available tool that allows to compute the derived indices from any given triplets, as well as uncertainty intervals </w:t>
      </w:r>
      <w:r>
        <w:rPr>
          <w:sz w:val="16"/>
          <w:szCs w:val="16"/>
          <w:vertAlign w:val="superscript"/>
        </w:rPr>
        <w:t>1</w:t>
      </w:r>
      <w:r>
        <w:t>.</w:t>
      </w:r>
    </w:p>
    <w:p w:rsidR="003F3531" w:rsidRDefault="003F3531">
      <w:pPr>
        <w:pStyle w:val="Normal1"/>
        <w:tabs>
          <w:tab w:val="left" w:pos="9360"/>
        </w:tabs>
        <w:spacing w:after="120"/>
        <w:jc w:val="both"/>
      </w:pPr>
    </w:p>
    <w:p w:rsidR="003F3531" w:rsidRDefault="003F3531" w:rsidP="007F585A">
      <w:pPr>
        <w:pStyle w:val="Normal1"/>
        <w:keepNext/>
        <w:spacing w:before="120" w:after="120"/>
        <w:jc w:val="both"/>
        <w:rPr>
          <w:b/>
        </w:rPr>
      </w:pPr>
      <w:r>
        <w:rPr>
          <w:b/>
        </w:rPr>
        <w:t xml:space="preserve">Interrelations among validity indices of two component algorithms A and B and their composition A </w:t>
      </w:r>
      <w:r w:rsidRPr="00B3728F">
        <w:rPr>
          <w:b/>
          <w:i/>
        </w:rPr>
        <w:t>OR</w:t>
      </w:r>
      <w:r>
        <w:rPr>
          <w:b/>
        </w:rPr>
        <w:t xml:space="preserve"> B</w:t>
      </w:r>
    </w:p>
    <w:p w:rsidR="003F3531" w:rsidRDefault="003F3531" w:rsidP="007F585A">
      <w:pPr>
        <w:pStyle w:val="Normal1"/>
        <w:spacing w:after="120"/>
        <w:jc w:val="both"/>
      </w:pPr>
      <w:r>
        <w:t>In the European EMIF project a component algorithms strategy was defined, where case-finding algorithms are split in simpler algorithms, each defined by a specific quadruple of data domain (diagnosis, procedures, drug utilization, …), semantics, setting of healthcare where the information was collected (primary care, secondary outpatient care, inpatient care, emergency care, …)</w:t>
      </w:r>
      <w:r>
        <w:rPr>
          <w:sz w:val="16"/>
          <w:szCs w:val="16"/>
          <w:vertAlign w:val="superscript"/>
        </w:rPr>
        <w:t xml:space="preserve"> 2</w:t>
      </w:r>
      <w:r>
        <w:t xml:space="preserve">.  The rationale is that the dimensions of a component algorithm partially explain the validity. </w:t>
      </w:r>
    </w:p>
    <w:p w:rsidR="003F3531" w:rsidRDefault="003F3531" w:rsidP="007F585A">
      <w:pPr>
        <w:pStyle w:val="Normal1"/>
        <w:spacing w:after="120"/>
        <w:jc w:val="both"/>
      </w:pPr>
      <w:r>
        <w:t>This strategy is used and extended in the ADVANCE European Project</w:t>
      </w:r>
      <w:r>
        <w:rPr>
          <w:sz w:val="16"/>
          <w:szCs w:val="16"/>
          <w:vertAlign w:val="superscript"/>
        </w:rPr>
        <w:t>3</w:t>
      </w:r>
      <w:r>
        <w:t>. Each database of the network participating in a multi-database study may be able to implement only a subset of the component algorithms, and may define its study outcome as the composition (via a OR logical connector) of a particular subset of components.</w:t>
      </w:r>
    </w:p>
    <w:p w:rsidR="003F3531" w:rsidRDefault="003F3531" w:rsidP="007F585A">
      <w:pPr>
        <w:pStyle w:val="Normal1"/>
        <w:tabs>
          <w:tab w:val="left" w:pos="9360"/>
        </w:tabs>
        <w:spacing w:after="120"/>
        <w:jc w:val="both"/>
      </w:pPr>
      <w:r>
        <w:t>Similarly as in the previous section, it can be proven that the validity of the composition is interrelated with the validity of the components. This allows to compute all the indices starting from any combination of 3 parameters between validity indices of the components or of the composite, or true prevalence. For instance if PPV of the components and true prevalence are known,</w:t>
      </w:r>
      <w:ins w:id="4" w:author="Miriam Sturkenboom" w:date="2017-08-30T11:27:00Z">
        <w:r>
          <w:t xml:space="preserve"> </w:t>
        </w:r>
      </w:ins>
      <w:r>
        <w:t>sensitivity and PPV of the composite can be obtained by the following formulas</w:t>
      </w:r>
    </w:p>
    <w:p w:rsidR="003F3531" w:rsidRPr="00B3728F" w:rsidRDefault="003F3531" w:rsidP="007F585A">
      <w:pPr>
        <w:pStyle w:val="Normal1"/>
        <w:spacing w:after="120"/>
        <w:rPr>
          <w:b/>
          <w:noProof/>
          <w:lang w:val="en-GB"/>
        </w:rPr>
      </w:pPr>
    </w:p>
    <w:p w:rsidR="003F3531" w:rsidRDefault="003F3531" w:rsidP="007F585A">
      <w:pPr>
        <w:pStyle w:val="Normal1"/>
        <w:spacing w:after="120"/>
        <w:rPr>
          <w:b/>
        </w:rPr>
      </w:pPr>
      <w:r w:rsidRPr="00B0215E">
        <w:rPr>
          <w:b/>
          <w:noProof/>
          <w:lang w:val="it-IT"/>
        </w:rPr>
        <w:pict>
          <v:shape id="Picture 3" o:spid="_x0000_i1027" type="#_x0000_t75" style="width:463.5pt;height:93.75pt;visibility:visible">
            <v:imagedata r:id="rId10" o:title=""/>
          </v:shape>
        </w:pict>
      </w:r>
    </w:p>
    <w:p w:rsidR="003F3531" w:rsidRDefault="003F3531">
      <w:pPr>
        <w:pStyle w:val="Normal1"/>
        <w:tabs>
          <w:tab w:val="left" w:pos="9360"/>
        </w:tabs>
        <w:spacing w:after="120"/>
        <w:jc w:val="both"/>
      </w:pPr>
      <w:r>
        <w:t xml:space="preserve">and  NPV and specificity can be obtained using formulas from the previous section. </w:t>
      </w:r>
    </w:p>
    <w:p w:rsidR="003F3531" w:rsidRDefault="003F3531">
      <w:pPr>
        <w:pStyle w:val="Normal1"/>
        <w:keepNext/>
        <w:spacing w:before="120" w:after="120"/>
        <w:jc w:val="both"/>
        <w:rPr>
          <w:b/>
        </w:rPr>
      </w:pPr>
      <w:r>
        <w:rPr>
          <w:b/>
        </w:rPr>
        <w:t>Application</w:t>
      </w:r>
    </w:p>
    <w:p w:rsidR="003F3531" w:rsidRDefault="003F3531">
      <w:pPr>
        <w:pStyle w:val="Normal1"/>
        <w:spacing w:after="120"/>
        <w:jc w:val="both"/>
      </w:pPr>
      <w:r>
        <w:t xml:space="preserve">The problem of assessing validity of case-finding algorithms can be reduced to a small set of input parameters. Input parameters can be estimated from ad-hoc validation studies, or obtained by assuming transportability of parameters found in the literature, or by developing scenarios. The rest of the information is obtained empirically from observing the prevalence of the component algorithms and of their intersections. </w:t>
      </w:r>
    </w:p>
    <w:p w:rsidR="003F3531" w:rsidRDefault="003F3531" w:rsidP="00523756">
      <w:pPr>
        <w:pStyle w:val="Normal1"/>
        <w:keepNext/>
        <w:spacing w:before="120" w:after="120"/>
        <w:jc w:val="both"/>
        <w:rPr>
          <w:b/>
        </w:rPr>
      </w:pPr>
      <w:r>
        <w:rPr>
          <w:b/>
        </w:rPr>
        <w:t>Conclusion</w:t>
      </w:r>
      <w:bookmarkStart w:id="5" w:name="_GoBack"/>
      <w:bookmarkEnd w:id="5"/>
    </w:p>
    <w:p w:rsidR="003F3531" w:rsidRDefault="003F3531" w:rsidP="00523756">
      <w:pPr>
        <w:pStyle w:val="Normal1"/>
        <w:spacing w:after="120"/>
        <w:jc w:val="both"/>
      </w:pPr>
      <w:r>
        <w:t>This set of formulas may be implemented in the OHDSI set of tools and support exploration of the validity of the case-finding algorithms used to define study outcomes, based on information that can be found in the literature, and on empirical observation.</w:t>
      </w:r>
    </w:p>
    <w:p w:rsidR="003F3531" w:rsidRDefault="003F3531">
      <w:pPr>
        <w:pStyle w:val="Normal1"/>
        <w:spacing w:after="120"/>
        <w:jc w:val="both"/>
      </w:pPr>
    </w:p>
    <w:p w:rsidR="003F3531" w:rsidRDefault="003F3531">
      <w:pPr>
        <w:pStyle w:val="Normal1"/>
        <w:keepNext/>
        <w:spacing w:before="120" w:after="120"/>
        <w:jc w:val="center"/>
        <w:rPr>
          <w:b/>
        </w:rPr>
      </w:pPr>
      <w:r>
        <w:rPr>
          <w:b/>
        </w:rPr>
        <w:t>References</w:t>
      </w:r>
    </w:p>
    <w:p w:rsidR="003F3531" w:rsidRDefault="003F3531">
      <w:pPr>
        <w:pStyle w:val="Normal1"/>
        <w:numPr>
          <w:ilvl w:val="0"/>
          <w:numId w:val="1"/>
        </w:numPr>
        <w:jc w:val="both"/>
      </w:pPr>
      <w:r>
        <w:t xml:space="preserve">P-95. Validity Indices Interrelations. </w:t>
      </w:r>
      <w:hyperlink r:id="rId11" w:history="1">
        <w:r w:rsidRPr="00412968">
          <w:rPr>
            <w:rStyle w:val="Hyperlink"/>
          </w:rPr>
          <w:t>http://apps.p-95.com/Interrelations/</w:t>
        </w:r>
      </w:hyperlink>
    </w:p>
    <w:p w:rsidR="003F3531" w:rsidRDefault="003F3531" w:rsidP="009A364B">
      <w:pPr>
        <w:pStyle w:val="Normal1"/>
        <w:numPr>
          <w:ilvl w:val="0"/>
          <w:numId w:val="1"/>
        </w:numPr>
        <w:jc w:val="both"/>
      </w:pPr>
      <w:r w:rsidRPr="009A364B">
        <w:t>Roberto G, Leal I, Sattar N, Loomis AK, Avillach P, Egger P, et al. Identifying Cases of Type 2 Diabetes in Heterogeneous Data Sources: Strategy from the EMIF Project. PLoS ONE. 2016;11(8):e0160648.</w:t>
      </w:r>
    </w:p>
    <w:p w:rsidR="003F3531" w:rsidRDefault="003F3531" w:rsidP="009A364B">
      <w:pPr>
        <w:pStyle w:val="Normal1"/>
        <w:numPr>
          <w:ilvl w:val="0"/>
          <w:numId w:val="1"/>
        </w:numPr>
        <w:jc w:val="both"/>
      </w:pPr>
      <w:r>
        <w:t>ADVANCE project.</w:t>
      </w:r>
      <w:r w:rsidRPr="00573DF0">
        <w:t xml:space="preserve"> http://www.advance-vaccines.eu/</w:t>
      </w:r>
    </w:p>
    <w:sectPr w:rsidR="003F3531" w:rsidSect="00901D5C">
      <w:type w:val="continuous"/>
      <w:pgSz w:w="12240" w:h="15840"/>
      <w:pgMar w:top="1440" w:right="1440" w:bottom="1440" w:left="1440" w:header="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531" w:rsidRDefault="003F3531" w:rsidP="00901D5C">
      <w:r>
        <w:separator/>
      </w:r>
    </w:p>
  </w:endnote>
  <w:endnote w:type="continuationSeparator" w:id="0">
    <w:p w:rsidR="003F3531" w:rsidRDefault="003F3531" w:rsidP="00901D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531" w:rsidRDefault="003F3531">
    <w:pPr>
      <w:pStyle w:val="Normal1"/>
      <w:tabs>
        <w:tab w:val="center" w:pos="4320"/>
        <w:tab w:val="right" w:pos="8640"/>
      </w:tabs>
      <w:jc w:val="right"/>
    </w:pPr>
  </w:p>
  <w:p w:rsidR="003F3531" w:rsidRDefault="003F3531">
    <w:pPr>
      <w:pStyle w:val="Normal1"/>
      <w:tabs>
        <w:tab w:val="center" w:pos="4320"/>
        <w:tab w:val="right" w:pos="8640"/>
      </w:tabs>
      <w:spacing w:after="72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531" w:rsidRDefault="003F3531" w:rsidP="00901D5C">
      <w:r>
        <w:separator/>
      </w:r>
    </w:p>
  </w:footnote>
  <w:footnote w:type="continuationSeparator" w:id="0">
    <w:p w:rsidR="003F3531" w:rsidRDefault="003F3531" w:rsidP="00901D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15339"/>
    <w:multiLevelType w:val="multilevel"/>
    <w:tmpl w:val="FFFFFFFF"/>
    <w:lvl w:ilvl="0">
      <w:start w:val="1"/>
      <w:numFmt w:val="decimal"/>
      <w:lvlText w:val="%1."/>
      <w:lvlJc w:val="left"/>
      <w:pPr>
        <w:ind w:left="360" w:hanging="360"/>
      </w:pPr>
      <w:rPr>
        <w:rFonts w:cs="Times New Roman"/>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1D5C"/>
    <w:rsid w:val="0002685C"/>
    <w:rsid w:val="000D481C"/>
    <w:rsid w:val="000E2576"/>
    <w:rsid w:val="000E2BE9"/>
    <w:rsid w:val="001221E4"/>
    <w:rsid w:val="00123372"/>
    <w:rsid w:val="0013135E"/>
    <w:rsid w:val="00166D8D"/>
    <w:rsid w:val="001A3550"/>
    <w:rsid w:val="001D762C"/>
    <w:rsid w:val="0021773C"/>
    <w:rsid w:val="0023191F"/>
    <w:rsid w:val="00252A84"/>
    <w:rsid w:val="002637BB"/>
    <w:rsid w:val="00346135"/>
    <w:rsid w:val="003B78AA"/>
    <w:rsid w:val="003F3531"/>
    <w:rsid w:val="00412968"/>
    <w:rsid w:val="004228D9"/>
    <w:rsid w:val="00523756"/>
    <w:rsid w:val="005536AF"/>
    <w:rsid w:val="00573DF0"/>
    <w:rsid w:val="005D1ECD"/>
    <w:rsid w:val="005E50BA"/>
    <w:rsid w:val="006265E6"/>
    <w:rsid w:val="006D36C0"/>
    <w:rsid w:val="007D5018"/>
    <w:rsid w:val="007F585A"/>
    <w:rsid w:val="008004D0"/>
    <w:rsid w:val="008D5A47"/>
    <w:rsid w:val="00901D5C"/>
    <w:rsid w:val="00952E2D"/>
    <w:rsid w:val="009A364B"/>
    <w:rsid w:val="00A32F63"/>
    <w:rsid w:val="00A741A6"/>
    <w:rsid w:val="00B0215E"/>
    <w:rsid w:val="00B3728F"/>
    <w:rsid w:val="00BC1919"/>
    <w:rsid w:val="00C54BB3"/>
    <w:rsid w:val="00C8247C"/>
    <w:rsid w:val="00C87018"/>
    <w:rsid w:val="00CF1810"/>
    <w:rsid w:val="00EB7570"/>
    <w:rsid w:val="00F43B31"/>
    <w:rsid w:val="00FC6C35"/>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BB3"/>
    <w:pPr>
      <w:widowControl w:val="0"/>
    </w:pPr>
    <w:rPr>
      <w:color w:val="000000"/>
      <w:sz w:val="20"/>
      <w:szCs w:val="20"/>
      <w:lang w:val="en-US"/>
    </w:rPr>
  </w:style>
  <w:style w:type="paragraph" w:styleId="Heading1">
    <w:name w:val="heading 1"/>
    <w:basedOn w:val="Normal1"/>
    <w:next w:val="Normal1"/>
    <w:link w:val="Heading1Char"/>
    <w:uiPriority w:val="99"/>
    <w:qFormat/>
    <w:rsid w:val="00901D5C"/>
    <w:pPr>
      <w:keepNext/>
      <w:keepLines/>
      <w:spacing w:before="240" w:after="120"/>
      <w:jc w:val="center"/>
      <w:outlineLvl w:val="0"/>
    </w:pPr>
    <w:rPr>
      <w:b/>
    </w:rPr>
  </w:style>
  <w:style w:type="paragraph" w:styleId="Heading2">
    <w:name w:val="heading 2"/>
    <w:basedOn w:val="Normal1"/>
    <w:next w:val="Normal1"/>
    <w:link w:val="Heading2Char"/>
    <w:uiPriority w:val="99"/>
    <w:qFormat/>
    <w:rsid w:val="00901D5C"/>
    <w:pPr>
      <w:keepNext/>
      <w:jc w:val="center"/>
      <w:outlineLvl w:val="1"/>
    </w:pPr>
    <w:rPr>
      <w:b/>
      <w:sz w:val="24"/>
      <w:szCs w:val="24"/>
    </w:rPr>
  </w:style>
  <w:style w:type="paragraph" w:styleId="Heading3">
    <w:name w:val="heading 3"/>
    <w:basedOn w:val="Normal1"/>
    <w:next w:val="Normal1"/>
    <w:link w:val="Heading3Char"/>
    <w:uiPriority w:val="99"/>
    <w:qFormat/>
    <w:rsid w:val="00901D5C"/>
    <w:pPr>
      <w:keepNext/>
      <w:keepLines/>
      <w:spacing w:before="280" w:after="80"/>
      <w:outlineLvl w:val="2"/>
    </w:pPr>
    <w:rPr>
      <w:b/>
      <w:sz w:val="28"/>
      <w:szCs w:val="28"/>
    </w:rPr>
  </w:style>
  <w:style w:type="paragraph" w:styleId="Heading4">
    <w:name w:val="heading 4"/>
    <w:basedOn w:val="Normal1"/>
    <w:next w:val="Normal1"/>
    <w:link w:val="Heading4Char"/>
    <w:uiPriority w:val="99"/>
    <w:qFormat/>
    <w:rsid w:val="00901D5C"/>
    <w:pPr>
      <w:keepNext/>
      <w:keepLines/>
      <w:spacing w:before="240" w:after="40"/>
      <w:outlineLvl w:val="3"/>
    </w:pPr>
    <w:rPr>
      <w:b/>
      <w:sz w:val="24"/>
      <w:szCs w:val="24"/>
    </w:rPr>
  </w:style>
  <w:style w:type="paragraph" w:styleId="Heading5">
    <w:name w:val="heading 5"/>
    <w:basedOn w:val="Normal1"/>
    <w:next w:val="Normal1"/>
    <w:link w:val="Heading5Char"/>
    <w:uiPriority w:val="99"/>
    <w:qFormat/>
    <w:rsid w:val="00901D5C"/>
    <w:pPr>
      <w:keepNext/>
      <w:jc w:val="center"/>
      <w:outlineLvl w:val="4"/>
    </w:pPr>
    <w:rPr>
      <w:b/>
    </w:rPr>
  </w:style>
  <w:style w:type="paragraph" w:styleId="Heading6">
    <w:name w:val="heading 6"/>
    <w:basedOn w:val="Normal1"/>
    <w:next w:val="Normal1"/>
    <w:link w:val="Heading6Char"/>
    <w:uiPriority w:val="99"/>
    <w:qFormat/>
    <w:rsid w:val="00901D5C"/>
    <w:pPr>
      <w:keepNext/>
      <w:keepLines/>
      <w:spacing w:before="200" w:after="40"/>
      <w:outlineLvl w:val="5"/>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lang w:val="en-US"/>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lang w:val="en-US"/>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lang w:val="en-US"/>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lang w:val="en-US"/>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lang w:val="en-US"/>
    </w:rPr>
  </w:style>
  <w:style w:type="character" w:customStyle="1" w:styleId="Heading6Char">
    <w:name w:val="Heading 6 Char"/>
    <w:basedOn w:val="DefaultParagraphFont"/>
    <w:link w:val="Heading6"/>
    <w:uiPriority w:val="99"/>
    <w:semiHidden/>
    <w:locked/>
    <w:rPr>
      <w:rFonts w:ascii="Calibri" w:hAnsi="Calibri" w:cs="Times New Roman"/>
      <w:b/>
      <w:bCs/>
      <w:color w:val="000000"/>
      <w:lang w:val="en-US"/>
    </w:rPr>
  </w:style>
  <w:style w:type="paragraph" w:customStyle="1" w:styleId="Normal1">
    <w:name w:val="Normal1"/>
    <w:uiPriority w:val="99"/>
    <w:rsid w:val="00901D5C"/>
    <w:pPr>
      <w:widowControl w:val="0"/>
    </w:pPr>
    <w:rPr>
      <w:color w:val="000000"/>
      <w:sz w:val="20"/>
      <w:szCs w:val="20"/>
      <w:lang w:val="en-US"/>
    </w:rPr>
  </w:style>
  <w:style w:type="paragraph" w:styleId="Title">
    <w:name w:val="Title"/>
    <w:basedOn w:val="Normal1"/>
    <w:next w:val="Normal1"/>
    <w:link w:val="TitleChar"/>
    <w:uiPriority w:val="99"/>
    <w:qFormat/>
    <w:rsid w:val="00901D5C"/>
    <w:pPr>
      <w:keepNext/>
      <w:keepLines/>
      <w:spacing w:before="480" w:after="120"/>
    </w:pPr>
    <w:rPr>
      <w:b/>
      <w:sz w:val="72"/>
      <w:szCs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lang w:val="en-US"/>
    </w:rPr>
  </w:style>
  <w:style w:type="paragraph" w:styleId="Subtitle">
    <w:name w:val="Subtitle"/>
    <w:basedOn w:val="Normal1"/>
    <w:next w:val="Normal1"/>
    <w:link w:val="SubtitleChar"/>
    <w:uiPriority w:val="99"/>
    <w:qFormat/>
    <w:rsid w:val="00901D5C"/>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lang w:val="en-US"/>
    </w:rPr>
  </w:style>
  <w:style w:type="table" w:customStyle="1" w:styleId="Stile">
    <w:name w:val="Stile"/>
    <w:uiPriority w:val="99"/>
    <w:rsid w:val="00901D5C"/>
    <w:rPr>
      <w:sz w:val="20"/>
      <w:szCs w:val="20"/>
    </w:rPr>
    <w:tblPr>
      <w:tblStyleRowBandSize w:val="1"/>
      <w:tblStyleColBandSize w:val="1"/>
      <w:tblInd w:w="0" w:type="dxa"/>
      <w:tblCellMar>
        <w:top w:w="0" w:type="dxa"/>
        <w:left w:w="115" w:type="dxa"/>
        <w:bottom w:w="0" w:type="dxa"/>
        <w:right w:w="115" w:type="dxa"/>
      </w:tblCellMar>
    </w:tblPr>
  </w:style>
  <w:style w:type="table" w:customStyle="1" w:styleId="Stile1">
    <w:name w:val="Stile1"/>
    <w:uiPriority w:val="99"/>
    <w:rsid w:val="00901D5C"/>
    <w:rPr>
      <w:sz w:val="20"/>
      <w:szCs w:val="20"/>
    </w:rPr>
    <w:tblPr>
      <w:tblStyleRowBandSize w:val="1"/>
      <w:tblStyleColBandSize w:val="1"/>
      <w:tblInd w:w="0" w:type="dxa"/>
      <w:tblCellMar>
        <w:top w:w="0" w:type="dxa"/>
        <w:left w:w="115" w:type="dxa"/>
        <w:bottom w:w="0" w:type="dxa"/>
        <w:right w:w="115" w:type="dxa"/>
      </w:tblCellMar>
    </w:tblPr>
  </w:style>
  <w:style w:type="character" w:styleId="Hyperlink">
    <w:name w:val="Hyperlink"/>
    <w:basedOn w:val="DefaultParagraphFont"/>
    <w:uiPriority w:val="99"/>
    <w:rsid w:val="003B78AA"/>
    <w:rPr>
      <w:rFonts w:cs="Times New Roman"/>
      <w:color w:val="0000FF"/>
      <w:u w:val="single"/>
    </w:rPr>
  </w:style>
  <w:style w:type="paragraph" w:styleId="BalloonText">
    <w:name w:val="Balloon Text"/>
    <w:basedOn w:val="Normal"/>
    <w:link w:val="BalloonTextChar"/>
    <w:uiPriority w:val="99"/>
    <w:semiHidden/>
    <w:rsid w:val="001221E4"/>
    <w:rPr>
      <w:sz w:val="18"/>
      <w:szCs w:val="18"/>
    </w:rPr>
  </w:style>
  <w:style w:type="character" w:customStyle="1" w:styleId="BalloonTextChar">
    <w:name w:val="Balloon Text Char"/>
    <w:basedOn w:val="DefaultParagraphFont"/>
    <w:link w:val="BalloonText"/>
    <w:uiPriority w:val="99"/>
    <w:semiHidden/>
    <w:locked/>
    <w:rsid w:val="001221E4"/>
    <w:rPr>
      <w:rFonts w:cs="Times New Roman"/>
      <w:color w:val="000000"/>
      <w:sz w:val="18"/>
      <w:szCs w:val="18"/>
      <w:lang w:val="en-US"/>
    </w:rPr>
  </w:style>
  <w:style w:type="character" w:styleId="CommentReference">
    <w:name w:val="annotation reference"/>
    <w:basedOn w:val="DefaultParagraphFont"/>
    <w:uiPriority w:val="99"/>
    <w:semiHidden/>
    <w:rsid w:val="00EB7570"/>
    <w:rPr>
      <w:rFonts w:cs="Times New Roman"/>
      <w:sz w:val="18"/>
      <w:szCs w:val="18"/>
    </w:rPr>
  </w:style>
  <w:style w:type="paragraph" w:styleId="CommentText">
    <w:name w:val="annotation text"/>
    <w:basedOn w:val="Normal"/>
    <w:link w:val="CommentTextChar"/>
    <w:uiPriority w:val="99"/>
    <w:semiHidden/>
    <w:rsid w:val="00EB7570"/>
    <w:rPr>
      <w:sz w:val="24"/>
      <w:szCs w:val="24"/>
    </w:rPr>
  </w:style>
  <w:style w:type="character" w:customStyle="1" w:styleId="CommentTextChar">
    <w:name w:val="Comment Text Char"/>
    <w:basedOn w:val="DefaultParagraphFont"/>
    <w:link w:val="CommentText"/>
    <w:uiPriority w:val="99"/>
    <w:semiHidden/>
    <w:locked/>
    <w:rsid w:val="00EB7570"/>
    <w:rPr>
      <w:rFonts w:cs="Times New Roman"/>
      <w:color w:val="000000"/>
      <w:sz w:val="24"/>
      <w:szCs w:val="24"/>
      <w:lang w:val="en-US"/>
    </w:rPr>
  </w:style>
  <w:style w:type="paragraph" w:styleId="CommentSubject">
    <w:name w:val="annotation subject"/>
    <w:basedOn w:val="CommentText"/>
    <w:next w:val="CommentText"/>
    <w:link w:val="CommentSubjectChar"/>
    <w:uiPriority w:val="99"/>
    <w:semiHidden/>
    <w:rsid w:val="00EB7570"/>
    <w:rPr>
      <w:b/>
      <w:bCs/>
      <w:sz w:val="20"/>
      <w:szCs w:val="20"/>
    </w:rPr>
  </w:style>
  <w:style w:type="character" w:customStyle="1" w:styleId="CommentSubjectChar">
    <w:name w:val="Comment Subject Char"/>
    <w:basedOn w:val="CommentTextChar"/>
    <w:link w:val="CommentSubject"/>
    <w:uiPriority w:val="99"/>
    <w:semiHidden/>
    <w:locked/>
    <w:rsid w:val="00EB7570"/>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pps.p-95.com/Interrelations/" TargetMode="Externa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681</Words>
  <Characters>3888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Miriam Sturkenboom</dc:creator>
  <cp:keywords/>
  <dc:description/>
  <cp:lastModifiedBy>rosa</cp:lastModifiedBy>
  <cp:revision>3</cp:revision>
  <dcterms:created xsi:type="dcterms:W3CDTF">2017-08-30T15:48:00Z</dcterms:created>
  <dcterms:modified xsi:type="dcterms:W3CDTF">2017-08-30T15:52:00Z</dcterms:modified>
</cp:coreProperties>
</file>